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nested-lists"/>
      <w:r>
        <w:t xml:space="preserve">Some nested lists</w:t>
      </w:r>
      <w:bookmarkEnd w:id="20"/>
    </w:p>
    <w:p>
      <w:pPr>
        <w:numPr>
          <w:numId w:val="1001"/>
          <w:ilvl w:val="0"/>
        </w:numPr>
      </w:pPr>
      <w:r>
        <w:t xml:space="preserve">one</w:t>
      </w:r>
    </w:p>
    <w:p>
      <w:pPr>
        <w:numPr>
          <w:numId w:val="1001"/>
          <w:ilvl w:val="0"/>
        </w:numPr>
      </w:pPr>
      <w:r>
        <w:t xml:space="preserve">two</w:t>
      </w:r>
    </w:p>
    <w:p>
      <w:pPr>
        <w:numPr>
          <w:numId w:val="1002"/>
          <w:ilvl w:val="1"/>
        </w:numPr>
      </w:pPr>
      <w:r>
        <w:t xml:space="preserve">a</w:t>
      </w:r>
    </w:p>
    <w:p>
      <w:pPr>
        <w:numPr>
          <w:numId w:val="1002"/>
          <w:ilvl w:val="1"/>
        </w:numPr>
      </w:pPr>
      <w:r>
        <w:t xml:space="preserve">b</w:t>
      </w:r>
    </w:p>
    <w:p>
      <w:pPr>
        <w:numPr>
          <w:numId w:val="1003"/>
          <w:ilvl w:val="0"/>
        </w:numPr>
      </w:pPr>
      <w:r>
        <w:t xml:space="preserve">one</w:t>
      </w:r>
    </w:p>
    <w:p>
      <w:pPr>
        <w:numPr>
          <w:numId w:val="1003"/>
          <w:ilvl w:val="0"/>
        </w:numPr>
      </w:pPr>
      <w:r>
        <w:t xml:space="preserve">two</w:t>
      </w:r>
    </w:p>
    <w:p>
      <w:pPr>
        <w:numPr>
          <w:numId w:val="1004"/>
          <w:ilvl w:val="1"/>
        </w:numPr>
      </w:pPr>
      <w:r>
        <w:t xml:space="preserve">three</w:t>
      </w:r>
    </w:p>
    <w:p>
      <w:pPr>
        <w:numPr>
          <w:numId w:val="1005"/>
          <w:ilvl w:val="2"/>
        </w:numPr>
      </w:pPr>
      <w:r>
        <w:t xml:space="preserve">four</w:t>
      </w:r>
    </w:p>
    <w:p>
      <w:pPr>
        <w:numPr>
          <w:numId w:val="1000"/>
          <w:ilvl w:val="2"/>
        </w:numPr>
      </w:pPr>
      <w:r>
        <w:t xml:space="preserve">Sub paragraph</w:t>
      </w:r>
    </w:p>
    <w:p>
      <w:pPr>
        <w:numPr>
          <w:numId w:val="1003"/>
          <w:ilvl w:val="0"/>
        </w:numPr>
      </w:pPr>
      <w:r>
        <w:t xml:space="preserve">Same list</w:t>
      </w:r>
    </w:p>
    <w:p>
      <w:pPr>
        <w:numPr>
          <w:numId w:val="1006"/>
          <w:ilvl w:val="0"/>
        </w:numPr>
      </w:pPr>
      <w:r>
        <w:t xml:space="preserve">Different list adjacent to the one above.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